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AA000E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327A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AA000E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756CC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AA000E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727BE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27BE9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Istražujemo želje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AA000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AA000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Profesionalno usmjerenje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AA000E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F62E58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F62E58">
              <w:rPr>
                <w:color w:val="231F20"/>
              </w:rPr>
              <w:t>osr A 3.1. Razvija sliku o sebi.</w:t>
            </w:r>
          </w:p>
          <w:p w:rsidR="00000000" w:rsidRDefault="00F62E58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F62E58">
              <w:rPr>
                <w:color w:val="231F20"/>
              </w:rPr>
              <w:t>osr A 3.3. Razvija osobne potencijale.</w:t>
            </w:r>
          </w:p>
          <w:p w:rsidR="00000000" w:rsidRDefault="00F62E58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F62E58">
              <w:rPr>
                <w:color w:val="231F20"/>
              </w:rPr>
              <w:t>osr A 3.4. Upravlja svojim obrazovnim i profesionalnim putem.</w:t>
            </w:r>
          </w:p>
          <w:p w:rsidR="00000000" w:rsidRDefault="00F62E58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F62E58">
              <w:rPr>
                <w:color w:val="231F20"/>
              </w:rPr>
              <w:t>pod B.3.2. Planira i upravlja aktivnostima.</w:t>
            </w:r>
          </w:p>
          <w:p w:rsidR="00000000" w:rsidDel="000771EC" w:rsidRDefault="00F62E58" w:rsidP="000771EC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del w:id="1" w:author="sk-mpovalec" w:date="2021-09-27T15:20:00Z"/>
                <w:color w:val="231F20"/>
              </w:rPr>
              <w:pPrChange w:id="2" w:author="sk-mpovalec" w:date="2021-09-27T15:20:00Z">
                <w:pPr>
                  <w:pStyle w:val="t-8"/>
                  <w:shd w:val="clear" w:color="auto" w:fill="FFFFFF"/>
                  <w:spacing w:before="0" w:beforeAutospacing="0" w:after="0" w:afterAutospacing="0" w:line="360" w:lineRule="auto"/>
                  <w:jc w:val="both"/>
                  <w:textAlignment w:val="baseline"/>
                </w:pPr>
              </w:pPrChange>
            </w:pPr>
            <w:r w:rsidRPr="00F62E58">
              <w:rPr>
                <w:color w:val="231F20"/>
              </w:rPr>
              <w:t>pod A.3.3. Upoznaje i kritički sagledava mogućnosti razvoja karijere i profesionalnog usmjeravanja.</w:t>
            </w:r>
          </w:p>
          <w:p w:rsidR="00AA0C99" w:rsidRPr="00BE6E03" w:rsidRDefault="00AA0C99" w:rsidP="000771EC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pPrChange w:id="3" w:author="sk-mpovalec" w:date="2021-09-27T15:20:00Z">
                <w:pPr>
                  <w:spacing w:after="0" w:line="360" w:lineRule="auto"/>
                  <w:textAlignment w:val="baseline"/>
                </w:pPr>
              </w:pPrChange>
            </w:pPr>
          </w:p>
        </w:tc>
      </w:tr>
      <w:tr w:rsidR="00AA0C99" w:rsidRPr="00FF3B64" w:rsidTr="00AA000E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0771EC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4" w:author="sk-mpovalec" w:date="2021-09-27T15:20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z</w:t>
              </w:r>
            </w:ins>
            <w:del w:id="5" w:author="sk-mpovalec" w:date="2021-09-27T15:20:00Z">
              <w:r w:rsidR="00F62E58" w:rsidDel="000771E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Z</w:delText>
              </w:r>
            </w:del>
            <w:r w:rsidR="00F62E58">
              <w:rPr>
                <w:rFonts w:ascii="Times New Roman" w:eastAsia="Times New Roman" w:hAnsi="Times New Roman" w:cs="Times New Roman"/>
                <w:sz w:val="24"/>
                <w:szCs w:val="24"/>
              </w:rPr>
              <w:t>animanja, budućnost, usmjerenje, pantomima, javni nastup</w:t>
            </w:r>
          </w:p>
        </w:tc>
      </w:tr>
      <w:tr w:rsidR="00AA0C99" w:rsidRPr="00FF3B64" w:rsidTr="00AA000E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F62E58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izlazne listiće (Prilog 1)</w:t>
            </w:r>
          </w:p>
        </w:tc>
      </w:tr>
      <w:tr w:rsidR="00AA0C99" w:rsidRPr="00FF3B64" w:rsidTr="00AA000E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AA00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</w:t>
            </w:r>
            <w:r w:rsidR="00343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ik/razrednica postavlja pitanja: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Jeste li </w:t>
            </w:r>
            <w:r w:rsidR="00343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već razmišljali što biste željeli</w:t>
            </w: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biti kada odrastete? 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Jeste li razgovarali s nekim o tome?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Zaključuje: Danas ćemo otkriti kako vaše želje mogu postati realnost i što je sve potrebno za određeno zanimanje. </w:t>
            </w:r>
          </w:p>
          <w:p w:rsidR="00000000" w:rsidRDefault="003434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dio: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najavljuje aktivnost: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Razmislite o svojem budućem zanimanju. </w:t>
            </w:r>
          </w:p>
          <w:p w:rsidR="00000000" w:rsidRDefault="003434B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Unutar jedne minute ispred ploče pantomimom odglumite željeno zanimanje. 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Ostali učenici će pogađati o kojem je zanimanju riječ. </w:t>
            </w:r>
          </w:p>
          <w:p w:rsidR="00000000" w:rsidRDefault="003434B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glume po redoslijedu iz imenika. </w:t>
            </w:r>
          </w:p>
          <w:p w:rsidR="00000000" w:rsidRDefault="003F2B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2B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iza svakog učenika zaključuje što je potrebno za prikazano zanimanje. </w:t>
            </w:r>
          </w:p>
          <w:p w:rsidR="00000000" w:rsidRDefault="003434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F62E58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Evaluacijski listić (Prilog 1)</w:t>
            </w:r>
          </w:p>
        </w:tc>
      </w:tr>
    </w:tbl>
    <w:p w:rsidR="00000000" w:rsidRDefault="00FE11D6">
      <w:pPr>
        <w:tabs>
          <w:tab w:val="left" w:pos="880"/>
          <w:tab w:val="left" w:pos="2960"/>
        </w:tabs>
        <w:spacing w:after="0" w:line="360" w:lineRule="auto"/>
        <w:jc w:val="both"/>
      </w:pPr>
    </w:p>
    <w:p w:rsidR="00F62E58" w:rsidRDefault="003F2B44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 w:rsidRPr="003F2B44">
        <w:rPr>
          <w:rFonts w:ascii="Times New Roman" w:hAnsi="Times New Roman" w:cs="Times New Roman"/>
          <w:b/>
          <w:sz w:val="24"/>
          <w:szCs w:val="24"/>
        </w:rPr>
        <w:lastRenderedPageBreak/>
        <w:t>Prilog 1</w:t>
      </w:r>
    </w:p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tbl>
      <w:tblPr>
        <w:tblStyle w:val="TableGrid"/>
        <w:tblW w:w="0" w:type="auto"/>
        <w:tblInd w:w="280" w:type="dxa"/>
        <w:tblLook w:val="04A0"/>
      </w:tblPr>
      <w:tblGrid>
        <w:gridCol w:w="5952"/>
        <w:gridCol w:w="1418"/>
        <w:gridCol w:w="1412"/>
      </w:tblGrid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Smatraš li današnji sat zanimljivim?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Jesi li promijenio/la odluku o budućem zanimanju?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 li  ti današnji sat pomogao oko nekih pitanja vezanih uz buduće zanimanje?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</w:tbl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tbl>
      <w:tblPr>
        <w:tblStyle w:val="TableGrid"/>
        <w:tblW w:w="0" w:type="auto"/>
        <w:tblInd w:w="280" w:type="dxa"/>
        <w:tblLook w:val="04A0"/>
      </w:tblPr>
      <w:tblGrid>
        <w:gridCol w:w="5952"/>
        <w:gridCol w:w="1418"/>
        <w:gridCol w:w="1412"/>
      </w:tblGrid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Smatraš li današnji sat zanimljivim?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Jesi li promijenio/la odluku o budućem zanimanju?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 li  ti današnji sat pomogao oko nekih pitanja vezanih uz buduće zanimanje?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</w:tbl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tbl>
      <w:tblPr>
        <w:tblStyle w:val="TableGrid"/>
        <w:tblW w:w="0" w:type="auto"/>
        <w:tblInd w:w="280" w:type="dxa"/>
        <w:tblLook w:val="04A0"/>
      </w:tblPr>
      <w:tblGrid>
        <w:gridCol w:w="5952"/>
        <w:gridCol w:w="1418"/>
        <w:gridCol w:w="1412"/>
      </w:tblGrid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Smatraš li današnji sat zanimljivim?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Jesi li promijenio/la odluku o budućem zanimanju?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 li  ti današnji sat pomogao oko nekih pitanja vezanih uz buduće zanimanje?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</w:tbl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tbl>
      <w:tblPr>
        <w:tblStyle w:val="TableGrid"/>
        <w:tblW w:w="0" w:type="auto"/>
        <w:tblInd w:w="280" w:type="dxa"/>
        <w:tblLook w:val="04A0"/>
      </w:tblPr>
      <w:tblGrid>
        <w:gridCol w:w="5952"/>
        <w:gridCol w:w="1418"/>
        <w:gridCol w:w="1412"/>
      </w:tblGrid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Smatraš li današnji sat zanimljivim?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Jesi li promijenio/la odluku o budućem zanimanju?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 li  ti današnji sat pomogao oko nekih pitanja vezanih uz buduće zanimanje?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</w:tbl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p w:rsidR="00000000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tbl>
      <w:tblPr>
        <w:tblStyle w:val="TableGrid"/>
        <w:tblW w:w="0" w:type="auto"/>
        <w:tblInd w:w="280" w:type="dxa"/>
        <w:tblLook w:val="04A0"/>
      </w:tblPr>
      <w:tblGrid>
        <w:gridCol w:w="5952"/>
        <w:gridCol w:w="1418"/>
        <w:gridCol w:w="1412"/>
      </w:tblGrid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Smatraš li današnji sat zanimljivim?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Jesi li promijenio/la odluku o budućem zanimanju?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  <w:tr w:rsidR="00F62E58" w:rsidRPr="00F62E58" w:rsidTr="00F62E58">
        <w:tc>
          <w:tcPr>
            <w:tcW w:w="5952" w:type="dxa"/>
            <w:shd w:val="clear" w:color="auto" w:fill="E0C1FF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Je li  ti današnji sat pomogao oko nekih pitanja vezanih uz buduće zanimanje?</w:t>
            </w:r>
          </w:p>
        </w:tc>
        <w:tc>
          <w:tcPr>
            <w:tcW w:w="1418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DA</w:t>
            </w:r>
          </w:p>
        </w:tc>
        <w:tc>
          <w:tcPr>
            <w:tcW w:w="1412" w:type="dxa"/>
          </w:tcPr>
          <w:p w:rsidR="00F62E58" w:rsidRPr="00F62E58" w:rsidRDefault="00F62E58" w:rsidP="00F62E58">
            <w:pPr>
              <w:tabs>
                <w:tab w:val="left" w:pos="880"/>
                <w:tab w:val="left" w:pos="2960"/>
              </w:tabs>
              <w:spacing w:after="0" w:line="360" w:lineRule="auto"/>
              <w:ind w:left="280"/>
              <w:rPr>
                <w:b/>
              </w:rPr>
            </w:pPr>
            <w:r w:rsidRPr="00F62E58">
              <w:rPr>
                <w:b/>
              </w:rPr>
              <w:t>NE</w:t>
            </w:r>
          </w:p>
        </w:tc>
      </w:tr>
    </w:tbl>
    <w:p w:rsidR="00FE11D6" w:rsidRDefault="00FE11D6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E11D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26149"/>
    <w:multiLevelType w:val="hybridMultilevel"/>
    <w:tmpl w:val="BC188F10"/>
    <w:lvl w:ilvl="0" w:tplc="ECAE8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CC43CE"/>
    <w:multiLevelType w:val="hybridMultilevel"/>
    <w:tmpl w:val="9ED25120"/>
    <w:lvl w:ilvl="0" w:tplc="8D28B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0560D"/>
    <w:multiLevelType w:val="hybridMultilevel"/>
    <w:tmpl w:val="7E76D3B0"/>
    <w:lvl w:ilvl="0" w:tplc="47C6E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04651"/>
    <w:rsid w:val="0004277A"/>
    <w:rsid w:val="00043E12"/>
    <w:rsid w:val="000771EC"/>
    <w:rsid w:val="00083C9B"/>
    <w:rsid w:val="000A406F"/>
    <w:rsid w:val="001470FC"/>
    <w:rsid w:val="001629B0"/>
    <w:rsid w:val="001B3503"/>
    <w:rsid w:val="00230EC0"/>
    <w:rsid w:val="00285FDE"/>
    <w:rsid w:val="002D523A"/>
    <w:rsid w:val="002E41D1"/>
    <w:rsid w:val="002E7A17"/>
    <w:rsid w:val="003037BC"/>
    <w:rsid w:val="00313FEB"/>
    <w:rsid w:val="003434B5"/>
    <w:rsid w:val="00392DA1"/>
    <w:rsid w:val="003F2B44"/>
    <w:rsid w:val="003F3103"/>
    <w:rsid w:val="00442C58"/>
    <w:rsid w:val="004612F5"/>
    <w:rsid w:val="004B1390"/>
    <w:rsid w:val="00524139"/>
    <w:rsid w:val="005422B4"/>
    <w:rsid w:val="005462F0"/>
    <w:rsid w:val="00573494"/>
    <w:rsid w:val="00582218"/>
    <w:rsid w:val="00582FDF"/>
    <w:rsid w:val="00662406"/>
    <w:rsid w:val="00721E30"/>
    <w:rsid w:val="00727BE9"/>
    <w:rsid w:val="00756CCA"/>
    <w:rsid w:val="0076434B"/>
    <w:rsid w:val="007B6EFC"/>
    <w:rsid w:val="007C3F3C"/>
    <w:rsid w:val="00810E10"/>
    <w:rsid w:val="00890A0A"/>
    <w:rsid w:val="008B1991"/>
    <w:rsid w:val="008E196B"/>
    <w:rsid w:val="008F7F57"/>
    <w:rsid w:val="00914C7D"/>
    <w:rsid w:val="009354AB"/>
    <w:rsid w:val="0093633A"/>
    <w:rsid w:val="00936FB8"/>
    <w:rsid w:val="0094732F"/>
    <w:rsid w:val="00A05332"/>
    <w:rsid w:val="00A51938"/>
    <w:rsid w:val="00AA000E"/>
    <w:rsid w:val="00AA0C99"/>
    <w:rsid w:val="00B0376B"/>
    <w:rsid w:val="00B12CEE"/>
    <w:rsid w:val="00B145B0"/>
    <w:rsid w:val="00C270CC"/>
    <w:rsid w:val="00C327AE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7B78"/>
    <w:rsid w:val="00D9679A"/>
    <w:rsid w:val="00E260E8"/>
    <w:rsid w:val="00E31005"/>
    <w:rsid w:val="00E430E3"/>
    <w:rsid w:val="00E64353"/>
    <w:rsid w:val="00E94086"/>
    <w:rsid w:val="00ED7147"/>
    <w:rsid w:val="00F06E19"/>
    <w:rsid w:val="00F170EF"/>
    <w:rsid w:val="00F234AE"/>
    <w:rsid w:val="00F441E4"/>
    <w:rsid w:val="00F62E58"/>
    <w:rsid w:val="00FA36EC"/>
    <w:rsid w:val="00FE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62E58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A51FF-E8BB-48AD-A675-D2E13AB8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14</cp:revision>
  <dcterms:created xsi:type="dcterms:W3CDTF">2021-09-18T20:41:00Z</dcterms:created>
  <dcterms:modified xsi:type="dcterms:W3CDTF">2021-09-27T13:20:00Z</dcterms:modified>
</cp:coreProperties>
</file>